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DDC98" w14:textId="7B42C137" w:rsidR="006B0892" w:rsidRDefault="00162B83">
      <w:pPr>
        <w:rPr>
          <w:b/>
        </w:rPr>
      </w:pPr>
      <w:bookmarkStart w:id="0" w:name="_GoBack"/>
      <w:bookmarkEnd w:id="0"/>
      <w:r>
        <w:rPr>
          <w:b/>
        </w:rPr>
        <w:t xml:space="preserve">What </w:t>
      </w:r>
      <w:r w:rsidR="001018B0">
        <w:rPr>
          <w:b/>
        </w:rPr>
        <w:t>I learned in Cuba</w:t>
      </w:r>
    </w:p>
    <w:p w14:paraId="63AC5EBF" w14:textId="77777777" w:rsidR="009C0939" w:rsidRDefault="009C0939"/>
    <w:p w14:paraId="466F85FE" w14:textId="3F744E85" w:rsidR="00D93191" w:rsidRDefault="00D93191"/>
    <w:p w14:paraId="0A9589B3" w14:textId="6AD5FCC4" w:rsidR="006C41C3" w:rsidRDefault="006C41C3" w:rsidP="006C41C3">
      <w:r w:rsidRPr="006C41C3">
        <w:t xml:space="preserve">I settled into my seat on a plane bound for Cuba feeling frustrated. When I planned the trip, I had assumed that my Cuban collaborators and I would hit the ground running, heading out into the field straight away to collect water and </w:t>
      </w:r>
      <w:r w:rsidR="00EE7222">
        <w:t>sediment</w:t>
      </w:r>
      <w:r w:rsidR="00EE7222" w:rsidRPr="006C41C3">
        <w:t xml:space="preserve"> </w:t>
      </w:r>
      <w:r w:rsidRPr="006C41C3">
        <w:t xml:space="preserve">samples from rivers. That’s how I’d done fieldwork in Namibia, Bolivia, and Greenland. But not in Cuba, I </w:t>
      </w:r>
      <w:r w:rsidR="007E74DF">
        <w:t xml:space="preserve">was </w:t>
      </w:r>
      <w:r w:rsidR="00AA32FE">
        <w:t xml:space="preserve">slowly </w:t>
      </w:r>
      <w:r w:rsidR="007E74DF">
        <w:t>learning</w:t>
      </w:r>
      <w:r w:rsidRPr="006C41C3">
        <w:t xml:space="preserve">. Five days earlier, </w:t>
      </w:r>
      <w:r w:rsidR="00710372">
        <w:t>a</w:t>
      </w:r>
      <w:r w:rsidR="007325A2">
        <w:t xml:space="preserve"> Cuban scientist</w:t>
      </w:r>
      <w:r w:rsidRPr="006C41C3">
        <w:t xml:space="preserve"> emailed to inform me that we’d </w:t>
      </w:r>
      <w:r w:rsidR="00857CC8">
        <w:t xml:space="preserve">only </w:t>
      </w:r>
      <w:r w:rsidRPr="006C41C3">
        <w:t xml:space="preserve">be </w:t>
      </w:r>
      <w:r>
        <w:t xml:space="preserve">meeting to </w:t>
      </w:r>
      <w:r w:rsidRPr="006C41C3">
        <w:t>talk about our planned project. Sampling would happen during a later trip, she wrote. That left me feeling impatient and unhappy. Why did I need to get on a plane to have a meeting? But I’m thankful I made the trip because it taught me a key lesson: It was I—not the Cubans—who had a flawed approach to doing science.</w:t>
      </w:r>
    </w:p>
    <w:p w14:paraId="7BF6FEEB" w14:textId="77777777" w:rsidR="006C41C3" w:rsidRDefault="006C41C3"/>
    <w:p w14:paraId="3291E406" w14:textId="7C3429BE" w:rsidR="000F2C30" w:rsidRDefault="006C41C3" w:rsidP="00140188">
      <w:r>
        <w:t xml:space="preserve">When </w:t>
      </w:r>
      <w:r w:rsidR="005D1ECF">
        <w:t>I got to Cuba</w:t>
      </w:r>
      <w:r>
        <w:t xml:space="preserve">, </w:t>
      </w:r>
      <w:r w:rsidR="003C2F19">
        <w:t>one</w:t>
      </w:r>
      <w:r w:rsidR="00E13FA6">
        <w:t xml:space="preserve"> of</w:t>
      </w:r>
      <w:r w:rsidR="005D1ECF">
        <w:t xml:space="preserve"> my</w:t>
      </w:r>
      <w:r w:rsidR="0055015E">
        <w:t xml:space="preserve"> collaborator</w:t>
      </w:r>
      <w:r w:rsidR="005D1ECF">
        <w:t>s</w:t>
      </w:r>
      <w:r w:rsidR="0055015E">
        <w:t xml:space="preserve"> </w:t>
      </w:r>
      <w:r w:rsidR="005D1ECF">
        <w:t>greeted me at the airport</w:t>
      </w:r>
      <w:r w:rsidR="00E13FA6">
        <w:t xml:space="preserve"> with a broad smile</w:t>
      </w:r>
      <w:r w:rsidR="00E07DAA">
        <w:t xml:space="preserve">. </w:t>
      </w:r>
      <w:r w:rsidR="00E13FA6">
        <w:t>“</w:t>
      </w:r>
      <w:r w:rsidR="00E07DAA">
        <w:t>W</w:t>
      </w:r>
      <w:r w:rsidR="00E13FA6">
        <w:t>elcome to Cuba</w:t>
      </w:r>
      <w:r w:rsidR="00E07DAA">
        <w:t>!</w:t>
      </w:r>
      <w:r w:rsidR="00E13FA6">
        <w:t xml:space="preserve">” </w:t>
      </w:r>
      <w:r w:rsidR="00E07DAA">
        <w:t xml:space="preserve">he exclaimed </w:t>
      </w:r>
      <w:r w:rsidR="00E13FA6">
        <w:t xml:space="preserve">in perfect English, </w:t>
      </w:r>
      <w:r w:rsidR="00E07DAA">
        <w:t xml:space="preserve">giving me </w:t>
      </w:r>
      <w:r w:rsidR="00E13FA6">
        <w:t xml:space="preserve">a strong handshake and </w:t>
      </w:r>
      <w:r w:rsidR="00E07DAA">
        <w:t xml:space="preserve">a </w:t>
      </w:r>
      <w:r w:rsidR="00E13FA6">
        <w:t xml:space="preserve">hug. </w:t>
      </w:r>
      <w:r w:rsidR="0055015E">
        <w:t xml:space="preserve">The next day, </w:t>
      </w:r>
      <w:r w:rsidR="005D1ECF">
        <w:t xml:space="preserve">we </w:t>
      </w:r>
      <w:r w:rsidR="00E13FA6">
        <w:t xml:space="preserve">drove to </w:t>
      </w:r>
      <w:r w:rsidR="004A451F">
        <w:t xml:space="preserve">the </w:t>
      </w:r>
      <w:r w:rsidR="00E13FA6">
        <w:t xml:space="preserve">research center where he worked. </w:t>
      </w:r>
      <w:r w:rsidR="00E07DAA">
        <w:t>A</w:t>
      </w:r>
      <w:r w:rsidR="0061380E">
        <w:t xml:space="preserve"> dozen </w:t>
      </w:r>
      <w:r w:rsidR="00E07DAA">
        <w:t>team members</w:t>
      </w:r>
      <w:r w:rsidR="0061380E">
        <w:t xml:space="preserve"> </w:t>
      </w:r>
      <w:r w:rsidR="002D673A">
        <w:t xml:space="preserve">met in a </w:t>
      </w:r>
      <w:r w:rsidR="0061380E">
        <w:t xml:space="preserve">modern, air conditioned </w:t>
      </w:r>
      <w:r w:rsidR="002D673A">
        <w:t xml:space="preserve">conference room, as scorpions scurried across the floor. </w:t>
      </w:r>
      <w:r w:rsidR="0061380E">
        <w:t xml:space="preserve">Each of us gave </w:t>
      </w:r>
      <w:r w:rsidR="00FA2DBF">
        <w:t xml:space="preserve">a </w:t>
      </w:r>
      <w:r w:rsidR="0061380E">
        <w:t>presentation</w:t>
      </w:r>
      <w:r w:rsidR="00FA2DBF">
        <w:t xml:space="preserve"> about </w:t>
      </w:r>
      <w:r w:rsidR="0061380E">
        <w:t xml:space="preserve">our science </w:t>
      </w:r>
      <w:r w:rsidR="00140188">
        <w:t xml:space="preserve">and what </w:t>
      </w:r>
      <w:r w:rsidR="0061380E">
        <w:t>we hope</w:t>
      </w:r>
      <w:r w:rsidR="00140188">
        <w:t>d</w:t>
      </w:r>
      <w:r w:rsidR="0061380E">
        <w:t xml:space="preserve"> to learn from the study of Cuban river</w:t>
      </w:r>
      <w:r w:rsidR="00E07DAA">
        <w:t>s</w:t>
      </w:r>
      <w:r w:rsidR="00140188">
        <w:t>.</w:t>
      </w:r>
      <w:r w:rsidR="0061380E">
        <w:t xml:space="preserve"> </w:t>
      </w:r>
    </w:p>
    <w:p w14:paraId="41CE72AD" w14:textId="77777777" w:rsidR="000F2C30" w:rsidRDefault="000F2C30" w:rsidP="00140188"/>
    <w:p w14:paraId="6C284B5A" w14:textId="4621E1D1" w:rsidR="00140188" w:rsidRDefault="0061380E" w:rsidP="00140188">
      <w:r>
        <w:t xml:space="preserve">Then, the group toured every lab in the building. </w:t>
      </w:r>
      <w:r w:rsidR="00140188">
        <w:t xml:space="preserve">I met scientists, technicians, secretaries, students, and the cook. </w:t>
      </w:r>
      <w:r w:rsidR="00AA0A87">
        <w:t>Some</w:t>
      </w:r>
      <w:r w:rsidR="00140188">
        <w:t xml:space="preserve"> spoke English; others communicated to me in Spanish while my collaborator translated. I was impressed that I was introduced to each and every person in their center. The lack of hierarchy—the team atmosphere—was unlike anything I’d experienced before in academia.</w:t>
      </w:r>
    </w:p>
    <w:p w14:paraId="7F301B37" w14:textId="77777777" w:rsidR="00140188" w:rsidRDefault="00140188" w:rsidP="00140188"/>
    <w:p w14:paraId="0AC4375A" w14:textId="7632771F" w:rsidR="0087180F" w:rsidRDefault="0061380E">
      <w:r>
        <w:t xml:space="preserve">The next day we met again </w:t>
      </w:r>
      <w:r w:rsidR="00E07DAA">
        <w:t>to brainstorm</w:t>
      </w:r>
      <w:r>
        <w:t xml:space="preserve">. Together, we poured over maps </w:t>
      </w:r>
      <w:r w:rsidR="00EE7222">
        <w:t xml:space="preserve">to </w:t>
      </w:r>
      <w:r w:rsidR="00E07DAA">
        <w:t xml:space="preserve">plan </w:t>
      </w:r>
      <w:r w:rsidR="00857CC8">
        <w:t xml:space="preserve">how we were going to collect samples in the </w:t>
      </w:r>
      <w:r w:rsidR="004A451F">
        <w:t>field</w:t>
      </w:r>
      <w:r w:rsidR="00DA0456">
        <w:t>.</w:t>
      </w:r>
      <w:r w:rsidR="004A451F">
        <w:t xml:space="preserve"> </w:t>
      </w:r>
      <w:r w:rsidR="00E07DAA">
        <w:t xml:space="preserve">Had it not been for the Cubans, I would have been unaware that </w:t>
      </w:r>
      <w:r w:rsidR="00857CC8">
        <w:t>the</w:t>
      </w:r>
      <w:r w:rsidR="00E07DAA">
        <w:t xml:space="preserve"> maps </w:t>
      </w:r>
      <w:r w:rsidR="00857CC8">
        <w:t xml:space="preserve">I had </w:t>
      </w:r>
      <w:r w:rsidR="00E07DAA">
        <w:t xml:space="preserve">were </w:t>
      </w:r>
      <w:r w:rsidR="00DA0456">
        <w:t xml:space="preserve">outdated and </w:t>
      </w:r>
      <w:r w:rsidR="00E07DAA">
        <w:t>wrong</w:t>
      </w:r>
      <w:r w:rsidR="00D974CC">
        <w:t>. T</w:t>
      </w:r>
      <w:r w:rsidR="00DA0456">
        <w:t>hey left out reservoirs</w:t>
      </w:r>
      <w:r w:rsidR="00D974CC">
        <w:t>, which was a problem because had we s</w:t>
      </w:r>
      <w:r w:rsidR="004A451F">
        <w:t>ampl</w:t>
      </w:r>
      <w:r w:rsidR="00D974CC">
        <w:t>ed</w:t>
      </w:r>
      <w:r w:rsidR="004A451F">
        <w:t xml:space="preserve"> </w:t>
      </w:r>
      <w:r w:rsidR="00DA0456">
        <w:t xml:space="preserve">downstream of </w:t>
      </w:r>
      <w:r w:rsidR="00D974CC">
        <w:t>those water bodies</w:t>
      </w:r>
      <w:r w:rsidR="00DA0456">
        <w:t xml:space="preserve">, </w:t>
      </w:r>
      <w:r w:rsidR="00D974CC">
        <w:t>our results would</w:t>
      </w:r>
      <w:r w:rsidR="004A451F">
        <w:t xml:space="preserve"> have </w:t>
      </w:r>
      <w:r w:rsidR="00D974CC">
        <w:t xml:space="preserve">been </w:t>
      </w:r>
      <w:r w:rsidR="004A451F">
        <w:t>biased</w:t>
      </w:r>
      <w:r w:rsidR="00D974CC">
        <w:t>.</w:t>
      </w:r>
      <w:r w:rsidR="004A451F">
        <w:t xml:space="preserve"> </w:t>
      </w:r>
      <w:r w:rsidR="002339DE">
        <w:t xml:space="preserve">Local involvement and knowledge was key – making me wonder what I’d missed working without </w:t>
      </w:r>
      <w:r w:rsidR="000A2AB8">
        <w:t>such a</w:t>
      </w:r>
      <w:r w:rsidR="002339DE">
        <w:t xml:space="preserve"> team </w:t>
      </w:r>
      <w:r w:rsidR="000A2AB8">
        <w:t xml:space="preserve">in Africa, South America, and </w:t>
      </w:r>
      <w:r w:rsidR="00F13695">
        <w:t xml:space="preserve">the </w:t>
      </w:r>
      <w:r w:rsidR="00276CAB">
        <w:t>A</w:t>
      </w:r>
      <w:r w:rsidR="00F13695">
        <w:t>rctic</w:t>
      </w:r>
      <w:r w:rsidR="002339DE">
        <w:t xml:space="preserve">. </w:t>
      </w:r>
    </w:p>
    <w:p w14:paraId="6FA75B0F" w14:textId="025D3F98" w:rsidR="00CA2887" w:rsidRDefault="00CA2887"/>
    <w:p w14:paraId="6D5DA939" w14:textId="77777777" w:rsidR="001018B0" w:rsidRDefault="00EE7222">
      <w:r>
        <w:t>Six</w:t>
      </w:r>
      <w:r w:rsidR="00AC3A1E">
        <w:t xml:space="preserve"> months later</w:t>
      </w:r>
      <w:r w:rsidR="001B69D0">
        <w:t xml:space="preserve">, </w:t>
      </w:r>
      <w:r>
        <w:t xml:space="preserve">I </w:t>
      </w:r>
      <w:r w:rsidR="00857CC8">
        <w:t xml:space="preserve">flew back to Cuba </w:t>
      </w:r>
      <w:r>
        <w:t>and</w:t>
      </w:r>
      <w:r w:rsidR="00BB0EB0">
        <w:t>—this time—</w:t>
      </w:r>
      <w:r w:rsidR="00AC3A1E">
        <w:t xml:space="preserve">we </w:t>
      </w:r>
      <w:r w:rsidR="00BB0EB0">
        <w:t>headed into the field</w:t>
      </w:r>
      <w:r w:rsidR="00857CC8">
        <w:t xml:space="preserve">. </w:t>
      </w:r>
      <w:r w:rsidR="00E4017B">
        <w:t>I was impressed, yet again, by the lengths to which m</w:t>
      </w:r>
      <w:r w:rsidR="00AC3A1E">
        <w:t xml:space="preserve">y Cuban collaborators </w:t>
      </w:r>
      <w:r w:rsidR="00E4017B">
        <w:t xml:space="preserve">went to </w:t>
      </w:r>
      <w:r>
        <w:t>ensure</w:t>
      </w:r>
      <w:r w:rsidR="00AC3A1E">
        <w:t xml:space="preserve"> </w:t>
      </w:r>
      <w:r>
        <w:t xml:space="preserve">that </w:t>
      </w:r>
      <w:r w:rsidR="00AC3A1E">
        <w:t xml:space="preserve">all team members were treated equally. We drove </w:t>
      </w:r>
      <w:r w:rsidR="00BB0EB0">
        <w:t>around Cuba</w:t>
      </w:r>
      <w:r w:rsidR="00AC3A1E">
        <w:t xml:space="preserve"> in </w:t>
      </w:r>
      <w:r w:rsidR="00447F8E">
        <w:t>two</w:t>
      </w:r>
      <w:r w:rsidR="00AC3A1E">
        <w:t xml:space="preserve"> </w:t>
      </w:r>
      <w:r w:rsidR="001B69D0">
        <w:t>bright yellow vans</w:t>
      </w:r>
      <w:r w:rsidR="00AC3A1E">
        <w:t xml:space="preserve">, and </w:t>
      </w:r>
      <w:r w:rsidR="007307CA">
        <w:t>we</w:t>
      </w:r>
      <w:r w:rsidR="00AC3A1E">
        <w:t xml:space="preserve"> made sure that each van had a mix of</w:t>
      </w:r>
      <w:r w:rsidR="001B69D0">
        <w:t xml:space="preserve"> Cubans and Americans</w:t>
      </w:r>
      <w:r w:rsidR="00136B9C">
        <w:t xml:space="preserve"> </w:t>
      </w:r>
      <w:r w:rsidR="00AC3A1E">
        <w:t xml:space="preserve">as well as a mix of seniority levels. In the field, </w:t>
      </w:r>
      <w:r w:rsidR="001B69D0">
        <w:t xml:space="preserve">students, faculty, </w:t>
      </w:r>
      <w:r w:rsidR="00AC3A1E">
        <w:t xml:space="preserve">and technicians </w:t>
      </w:r>
      <w:r w:rsidR="001B69D0">
        <w:t>all sweat</w:t>
      </w:r>
      <w:r w:rsidR="003C2F19">
        <w:t>ed</w:t>
      </w:r>
      <w:r w:rsidR="001B69D0">
        <w:t xml:space="preserve"> together. </w:t>
      </w:r>
    </w:p>
    <w:p w14:paraId="3FB3B0A1" w14:textId="77777777" w:rsidR="001018B0" w:rsidRDefault="001018B0"/>
    <w:p w14:paraId="72834785" w14:textId="3D31EF3C" w:rsidR="007307CA" w:rsidRDefault="001018B0">
      <w:r>
        <w:t>O</w:t>
      </w:r>
      <w:r w:rsidR="00B65CF0">
        <w:t>n the last night</w:t>
      </w:r>
      <w:r w:rsidR="002E0974">
        <w:t xml:space="preserve"> of </w:t>
      </w:r>
      <w:r w:rsidR="00447F8E">
        <w:t>th</w:t>
      </w:r>
      <w:r w:rsidR="00276CAB">
        <w:t>e</w:t>
      </w:r>
      <w:r w:rsidR="003C2F19">
        <w:t xml:space="preserve"> </w:t>
      </w:r>
      <w:r w:rsidR="002E0974">
        <w:t>trip</w:t>
      </w:r>
      <w:r w:rsidR="00447F8E">
        <w:t xml:space="preserve">, </w:t>
      </w:r>
      <w:r w:rsidR="00E4723D">
        <w:t>we</w:t>
      </w:r>
      <w:r w:rsidR="002E0974">
        <w:t xml:space="preserve"> </w:t>
      </w:r>
      <w:r w:rsidR="00B65CF0">
        <w:t>searched for a restaurant that could seat all 14 of us at one table</w:t>
      </w:r>
      <w:r w:rsidR="003C2F19">
        <w:t>—</w:t>
      </w:r>
      <w:r w:rsidR="00B65CF0">
        <w:t>because that’s what teams do</w:t>
      </w:r>
      <w:r w:rsidR="003C2F19">
        <w:t>, they sit together</w:t>
      </w:r>
      <w:r w:rsidR="00B65CF0">
        <w:t xml:space="preserve">. </w:t>
      </w:r>
      <w:r w:rsidR="003C2F19">
        <w:t xml:space="preserve">When a restaurant couldn’t accommodate </w:t>
      </w:r>
      <w:r w:rsidR="00115D53">
        <w:t xml:space="preserve">the team </w:t>
      </w:r>
      <w:r w:rsidR="003C2F19">
        <w:t>without splitting us up, my collaborators insisted that we move on and find a place with a large enough table.</w:t>
      </w:r>
      <w:r w:rsidR="007307CA">
        <w:t xml:space="preserve"> </w:t>
      </w:r>
    </w:p>
    <w:p w14:paraId="26F75458" w14:textId="77777777" w:rsidR="007307CA" w:rsidRDefault="007307CA"/>
    <w:p w14:paraId="37D9023D" w14:textId="4D69D98C" w:rsidR="00D974CC" w:rsidRDefault="007307CA" w:rsidP="00AC0932">
      <w:r>
        <w:lastRenderedPageBreak/>
        <w:t xml:space="preserve">In </w:t>
      </w:r>
      <w:r w:rsidR="00447F8E">
        <w:t xml:space="preserve">26 </w:t>
      </w:r>
      <w:r>
        <w:t xml:space="preserve">years as a </w:t>
      </w:r>
      <w:r w:rsidR="000A2AB8">
        <w:t>professor</w:t>
      </w:r>
      <w:r>
        <w:t xml:space="preserve">, I’ve </w:t>
      </w:r>
      <w:r w:rsidR="00BB0EB0">
        <w:t xml:space="preserve">always </w:t>
      </w:r>
      <w:r w:rsidR="000A2AB8">
        <w:t xml:space="preserve">tried </w:t>
      </w:r>
      <w:r w:rsidR="00561B56">
        <w:t xml:space="preserve">my best </w:t>
      </w:r>
      <w:r w:rsidR="000A2AB8">
        <w:t xml:space="preserve">to </w:t>
      </w:r>
      <w:r>
        <w:t xml:space="preserve">treat my </w:t>
      </w:r>
      <w:r w:rsidR="00447F8E">
        <w:t xml:space="preserve">students </w:t>
      </w:r>
      <w:r>
        <w:t xml:space="preserve">as </w:t>
      </w:r>
      <w:r w:rsidR="0092573A">
        <w:t xml:space="preserve">valued </w:t>
      </w:r>
      <w:r>
        <w:t>collaborators</w:t>
      </w:r>
      <w:r w:rsidR="00561B56">
        <w:t>.</w:t>
      </w:r>
      <w:r>
        <w:t xml:space="preserve"> I was never a fan of academia’s hierarchy</w:t>
      </w:r>
      <w:r w:rsidR="00DA0456">
        <w:t>.</w:t>
      </w:r>
      <w:r w:rsidR="0092573A">
        <w:t xml:space="preserve"> </w:t>
      </w:r>
      <w:r w:rsidR="00AC0932">
        <w:t xml:space="preserve">I want </w:t>
      </w:r>
      <w:r w:rsidR="00447F8E">
        <w:t xml:space="preserve">everyone working with me </w:t>
      </w:r>
      <w:r>
        <w:t xml:space="preserve">to feel as though they </w:t>
      </w:r>
      <w:r w:rsidR="009A4351">
        <w:t xml:space="preserve">are </w:t>
      </w:r>
      <w:r w:rsidR="00561B56">
        <w:t>part of a</w:t>
      </w:r>
      <w:r w:rsidR="00447F8E">
        <w:t xml:space="preserve"> team</w:t>
      </w:r>
      <w:r>
        <w:t xml:space="preserve">. But my Cuban collaborators </w:t>
      </w:r>
      <w:r w:rsidR="00D974CC">
        <w:t xml:space="preserve">take </w:t>
      </w:r>
      <w:r>
        <w:t xml:space="preserve">teamwork to </w:t>
      </w:r>
      <w:r w:rsidR="00AC0932">
        <w:t>a</w:t>
      </w:r>
      <w:r>
        <w:t>nother level</w:t>
      </w:r>
      <w:r w:rsidR="00AC0932">
        <w:t xml:space="preserve"> entirely</w:t>
      </w:r>
      <w:r>
        <w:t xml:space="preserve">. They </w:t>
      </w:r>
      <w:r w:rsidR="00D974CC">
        <w:t xml:space="preserve">make </w:t>
      </w:r>
      <w:r>
        <w:t>it clear—through actions</w:t>
      </w:r>
      <w:r w:rsidR="00AC0932">
        <w:t xml:space="preserve"> both big and small</w:t>
      </w:r>
      <w:r>
        <w:t xml:space="preserve">—that all team members </w:t>
      </w:r>
      <w:r w:rsidR="009A4351">
        <w:t xml:space="preserve">are </w:t>
      </w:r>
      <w:r>
        <w:t>valued</w:t>
      </w:r>
      <w:r w:rsidR="0025444B">
        <w:t>;</w:t>
      </w:r>
      <w:r>
        <w:t xml:space="preserve"> that everyone </w:t>
      </w:r>
      <w:r w:rsidR="00D974CC">
        <w:t>i</w:t>
      </w:r>
      <w:r>
        <w:t>s equal</w:t>
      </w:r>
      <w:r w:rsidR="00115D53">
        <w:t xml:space="preserve"> and that true teamwork ma</w:t>
      </w:r>
      <w:r w:rsidR="00D974CC">
        <w:t>kes</w:t>
      </w:r>
      <w:r w:rsidR="00115D53">
        <w:t xml:space="preserve"> for better science.</w:t>
      </w:r>
      <w:r w:rsidR="000A2AB8">
        <w:t xml:space="preserve"> </w:t>
      </w:r>
    </w:p>
    <w:p w14:paraId="42EE316E" w14:textId="77777777" w:rsidR="00D974CC" w:rsidRDefault="00D974CC" w:rsidP="00AC0932"/>
    <w:p w14:paraId="28205391" w14:textId="51C0E89D" w:rsidR="00AC0932" w:rsidRDefault="00AC0932" w:rsidP="00AC0932">
      <w:r>
        <w:t xml:space="preserve">I returned to the United States a changed </w:t>
      </w:r>
      <w:r w:rsidR="0025444B">
        <w:t>scientist</w:t>
      </w:r>
      <w:r>
        <w:t xml:space="preserve">. </w:t>
      </w:r>
      <w:r w:rsidR="00D974CC">
        <w:t>Now, I spend more time listening</w:t>
      </w:r>
      <w:r w:rsidR="009C0939">
        <w:t xml:space="preserve"> and </w:t>
      </w:r>
      <w:r w:rsidR="00F34EC7">
        <w:t>making</w:t>
      </w:r>
      <w:r w:rsidR="00D974CC">
        <w:t xml:space="preserve"> sure that everyone’s voice is heard. </w:t>
      </w:r>
      <w:r w:rsidR="009C0939">
        <w:t>Four</w:t>
      </w:r>
      <w:r w:rsidR="00100B59">
        <w:t xml:space="preserve"> </w:t>
      </w:r>
      <w:r w:rsidR="00D974CC">
        <w:t xml:space="preserve">months ago, I took the Cuban approach to heart when I </w:t>
      </w:r>
      <w:r w:rsidR="00DA0456">
        <w:t>led a wor</w:t>
      </w:r>
      <w:r w:rsidR="009A4351">
        <w:t xml:space="preserve">kshop </w:t>
      </w:r>
      <w:r w:rsidR="008F1D15">
        <w:t xml:space="preserve">for scientists from 5 countries. We met to </w:t>
      </w:r>
      <w:r w:rsidR="00276CAB">
        <w:t xml:space="preserve">discuss </w:t>
      </w:r>
      <w:r w:rsidR="008F1D15">
        <w:t xml:space="preserve">how we were going to analyze a few precious grams of rock that had been collected </w:t>
      </w:r>
      <w:r w:rsidR="00100B59">
        <w:t xml:space="preserve">from beneath the Greenland Ice Sheet. </w:t>
      </w:r>
      <w:r w:rsidR="00F34EC7">
        <w:t>I made sure that every scientist had a voice in the discussions</w:t>
      </w:r>
      <w:r w:rsidR="00F13695">
        <w:t xml:space="preserve"> </w:t>
      </w:r>
      <w:r w:rsidR="00F34EC7">
        <w:t xml:space="preserve">and that all 35 of us ate dinners together. </w:t>
      </w:r>
      <w:r w:rsidR="001018B0">
        <w:t>T</w:t>
      </w:r>
      <w:r w:rsidR="009C0939">
        <w:t>he</w:t>
      </w:r>
      <w:r w:rsidR="00100B59">
        <w:t xml:space="preserve"> </w:t>
      </w:r>
      <w:r w:rsidR="009C0939">
        <w:t>approach</w:t>
      </w:r>
      <w:r w:rsidR="00100B59">
        <w:t xml:space="preserve"> </w:t>
      </w:r>
      <w:r w:rsidR="009C0939">
        <w:t>worked</w:t>
      </w:r>
      <w:r w:rsidR="00276CAB">
        <w:t>:</w:t>
      </w:r>
      <w:r w:rsidR="009C0939">
        <w:t xml:space="preserve"> We </w:t>
      </w:r>
      <w:r w:rsidR="00F34EC7">
        <w:t>began</w:t>
      </w:r>
      <w:r w:rsidR="009C0939">
        <w:t xml:space="preserve"> as individuals; </w:t>
      </w:r>
      <w:r w:rsidR="00276CAB">
        <w:t>after the workshop</w:t>
      </w:r>
      <w:r w:rsidR="009C0939">
        <w:t>, we were a team</w:t>
      </w:r>
      <w:r w:rsidR="00100B59">
        <w:t>.</w:t>
      </w:r>
    </w:p>
    <w:p w14:paraId="5FC73CDF" w14:textId="77777777" w:rsidR="00AC0932" w:rsidRDefault="00AC0932" w:rsidP="00AC0932"/>
    <w:p w14:paraId="504D366B" w14:textId="700253D0" w:rsidR="004A388A" w:rsidRDefault="00D974CC" w:rsidP="00AC0932">
      <w:r>
        <w:t>My</w:t>
      </w:r>
      <w:r w:rsidR="00AC5FEF">
        <w:t xml:space="preserve"> Cuba</w:t>
      </w:r>
      <w:r>
        <w:t xml:space="preserve">n collaborators taught me that </w:t>
      </w:r>
      <w:r w:rsidR="00F34EC7">
        <w:t>the best</w:t>
      </w:r>
      <w:r w:rsidR="00F34EC7" w:rsidRPr="005D1ECF">
        <w:t xml:space="preserve"> </w:t>
      </w:r>
      <w:r w:rsidR="00561B56">
        <w:t xml:space="preserve">teams </w:t>
      </w:r>
      <w:r w:rsidR="00F13695">
        <w:t>value every member</w:t>
      </w:r>
      <w:r>
        <w:t xml:space="preserve">. </w:t>
      </w:r>
      <w:r w:rsidR="00071EE1">
        <w:t>W</w:t>
      </w:r>
      <w:r>
        <w:t xml:space="preserve">hen </w:t>
      </w:r>
      <w:r w:rsidR="00071EE1">
        <w:t>that happens</w:t>
      </w:r>
      <w:r>
        <w:t xml:space="preserve">, </w:t>
      </w:r>
      <w:r w:rsidR="00B42239">
        <w:t xml:space="preserve">the team does </w:t>
      </w:r>
      <w:r w:rsidR="00561B56">
        <w:t>better work because</w:t>
      </w:r>
      <w:r w:rsidR="00AC0932">
        <w:t xml:space="preserve"> </w:t>
      </w:r>
      <w:r w:rsidR="00DA0456">
        <w:t>each person brings different ideas to the conversation</w:t>
      </w:r>
      <w:r w:rsidR="00AC0932">
        <w:t>. All voices have value</w:t>
      </w:r>
      <w:r w:rsidR="00071EE1">
        <w:t>,</w:t>
      </w:r>
      <w:r w:rsidR="0025444B">
        <w:t xml:space="preserve"> </w:t>
      </w:r>
      <w:r w:rsidR="00B42239">
        <w:t xml:space="preserve">and </w:t>
      </w:r>
      <w:r w:rsidR="0025444B">
        <w:t xml:space="preserve">each and every </w:t>
      </w:r>
      <w:r w:rsidR="00561B56">
        <w:t>person</w:t>
      </w:r>
      <w:r w:rsidR="0025444B">
        <w:t xml:space="preserve"> is deserving of respect</w:t>
      </w:r>
      <w:r w:rsidR="00AC0932">
        <w:t xml:space="preserve">. </w:t>
      </w:r>
      <w:commentRangeStart w:id="1"/>
      <w:r w:rsidR="0025444B">
        <w:t>I</w:t>
      </w:r>
      <w:commentRangeEnd w:id="1"/>
      <w:r w:rsidR="001018B0">
        <w:rPr>
          <w:rStyle w:val="CommentReference"/>
        </w:rPr>
        <w:commentReference w:id="1"/>
      </w:r>
      <w:r w:rsidR="0025444B">
        <w:t xml:space="preserve"> hope </w:t>
      </w:r>
      <w:r w:rsidR="000A2AB8">
        <w:t>this</w:t>
      </w:r>
      <w:r w:rsidR="00115D53">
        <w:t xml:space="preserve"> </w:t>
      </w:r>
      <w:r w:rsidR="0025444B">
        <w:t xml:space="preserve">essay </w:t>
      </w:r>
      <w:r w:rsidR="003962E8">
        <w:t>inspire</w:t>
      </w:r>
      <w:r w:rsidR="00561B56">
        <w:t>s</w:t>
      </w:r>
      <w:r w:rsidR="003962E8">
        <w:t xml:space="preserve"> other</w:t>
      </w:r>
      <w:r w:rsidR="00115D53">
        <w:t xml:space="preserve">s </w:t>
      </w:r>
      <w:r w:rsidR="003962E8">
        <w:t xml:space="preserve">to </w:t>
      </w:r>
      <w:r w:rsidR="00561B56">
        <w:t>recognize the</w:t>
      </w:r>
      <w:r w:rsidR="000A2AB8">
        <w:t xml:space="preserve"> </w:t>
      </w:r>
      <w:r w:rsidR="003962E8">
        <w:t xml:space="preserve">power of </w:t>
      </w:r>
      <w:r w:rsidR="00EE7222">
        <w:t xml:space="preserve">real </w:t>
      </w:r>
      <w:r w:rsidR="006115D4">
        <w:t>teamwork</w:t>
      </w:r>
      <w:r w:rsidR="003962E8">
        <w:t xml:space="preserve">—even during routine moments such as dinner. </w:t>
      </w:r>
    </w:p>
    <w:p w14:paraId="7874BF68" w14:textId="31DFE521" w:rsidR="00D33895" w:rsidRDefault="00D33895" w:rsidP="00AC0932"/>
    <w:p w14:paraId="62A73972" w14:textId="6242D660" w:rsidR="00D33895" w:rsidRPr="0071356A" w:rsidRDefault="00D33895" w:rsidP="00D33895">
      <w:r w:rsidRPr="0071356A">
        <w:t>P</w:t>
      </w:r>
      <w:r>
        <w:t>aul</w:t>
      </w:r>
      <w:r w:rsidRPr="0071356A">
        <w:t xml:space="preserve"> Bierman</w:t>
      </w:r>
      <w:r>
        <w:t xml:space="preserve"> is a professor at the </w:t>
      </w:r>
      <w:r w:rsidRPr="0071356A">
        <w:t>University of Vermont</w:t>
      </w:r>
      <w:r>
        <w:t xml:space="preserve"> in Burlington.</w:t>
      </w:r>
    </w:p>
    <w:p w14:paraId="7565EFA3" w14:textId="77777777" w:rsidR="00D33895" w:rsidRDefault="00D33895" w:rsidP="00AC0932"/>
    <w:p w14:paraId="14456816" w14:textId="77777777" w:rsidR="004A388A" w:rsidRDefault="004A388A" w:rsidP="00162B83"/>
    <w:p w14:paraId="418BAB9F" w14:textId="77777777" w:rsidR="00D93191" w:rsidRDefault="00D93191"/>
    <w:sectPr w:rsidR="00D93191" w:rsidSect="001722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Katie Langin" w:date="2020-02-19T09:24:00Z" w:initials="KL">
    <w:p w14:paraId="1D9287E3" w14:textId="79DDF6DD" w:rsidR="001018B0" w:rsidRDefault="001018B0">
      <w:pPr>
        <w:pStyle w:val="CommentText"/>
      </w:pPr>
      <w:r>
        <w:rPr>
          <w:rStyle w:val="CommentReference"/>
        </w:rPr>
        <w:annotationRef/>
      </w:r>
      <w:r>
        <w:t>Tim suggested taking out the sentence about how Americans have a lot to learn from neighbors to the south.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D9287E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9287E3" w16cid:durableId="21F77D4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E592B" w14:textId="77777777" w:rsidR="005719DA" w:rsidRDefault="005719DA" w:rsidP="009C2BB1">
      <w:r>
        <w:separator/>
      </w:r>
    </w:p>
  </w:endnote>
  <w:endnote w:type="continuationSeparator" w:id="0">
    <w:p w14:paraId="72B570B8" w14:textId="77777777" w:rsidR="005719DA" w:rsidRDefault="005719DA" w:rsidP="009C2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E7A77E" w14:textId="77777777" w:rsidR="005719DA" w:rsidRDefault="005719DA" w:rsidP="009C2BB1">
      <w:r>
        <w:separator/>
      </w:r>
    </w:p>
  </w:footnote>
  <w:footnote w:type="continuationSeparator" w:id="0">
    <w:p w14:paraId="53E0BFAF" w14:textId="77777777" w:rsidR="005719DA" w:rsidRDefault="005719DA" w:rsidP="009C2BB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ie Langin">
    <w15:presenceInfo w15:providerId="AD" w15:userId="S::klangin@aaas.org::3ea24e52-ee78-4f73-9d96-0cd2888ba6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191"/>
    <w:rsid w:val="00000303"/>
    <w:rsid w:val="00005D6A"/>
    <w:rsid w:val="00011970"/>
    <w:rsid w:val="00040E78"/>
    <w:rsid w:val="00044BC8"/>
    <w:rsid w:val="000516A8"/>
    <w:rsid w:val="00052D16"/>
    <w:rsid w:val="000614A5"/>
    <w:rsid w:val="00070374"/>
    <w:rsid w:val="00070378"/>
    <w:rsid w:val="00071EE1"/>
    <w:rsid w:val="000763A1"/>
    <w:rsid w:val="00076DEF"/>
    <w:rsid w:val="00083A32"/>
    <w:rsid w:val="00084468"/>
    <w:rsid w:val="00085DE7"/>
    <w:rsid w:val="000869ED"/>
    <w:rsid w:val="00090ABD"/>
    <w:rsid w:val="00094FE3"/>
    <w:rsid w:val="00096CB2"/>
    <w:rsid w:val="000A2AB8"/>
    <w:rsid w:val="000A5151"/>
    <w:rsid w:val="000B5725"/>
    <w:rsid w:val="000D455D"/>
    <w:rsid w:val="000E77BB"/>
    <w:rsid w:val="000F2C30"/>
    <w:rsid w:val="00100B59"/>
    <w:rsid w:val="001018B0"/>
    <w:rsid w:val="001102EE"/>
    <w:rsid w:val="001140DF"/>
    <w:rsid w:val="00115D53"/>
    <w:rsid w:val="0012008C"/>
    <w:rsid w:val="00125869"/>
    <w:rsid w:val="00136B9C"/>
    <w:rsid w:val="00140188"/>
    <w:rsid w:val="00141306"/>
    <w:rsid w:val="001609A7"/>
    <w:rsid w:val="00162B83"/>
    <w:rsid w:val="00172269"/>
    <w:rsid w:val="00197E37"/>
    <w:rsid w:val="001A5FDA"/>
    <w:rsid w:val="001B2D94"/>
    <w:rsid w:val="001B69D0"/>
    <w:rsid w:val="001C64FC"/>
    <w:rsid w:val="001D3581"/>
    <w:rsid w:val="001E736E"/>
    <w:rsid w:val="001F08F6"/>
    <w:rsid w:val="0020470F"/>
    <w:rsid w:val="00206886"/>
    <w:rsid w:val="00221F72"/>
    <w:rsid w:val="00223E0B"/>
    <w:rsid w:val="00224B6C"/>
    <w:rsid w:val="002339DE"/>
    <w:rsid w:val="0023513F"/>
    <w:rsid w:val="002378CF"/>
    <w:rsid w:val="00244383"/>
    <w:rsid w:val="00244EB0"/>
    <w:rsid w:val="002465FB"/>
    <w:rsid w:val="002525F2"/>
    <w:rsid w:val="0025444B"/>
    <w:rsid w:val="00263042"/>
    <w:rsid w:val="002670FA"/>
    <w:rsid w:val="0027508C"/>
    <w:rsid w:val="00276CAB"/>
    <w:rsid w:val="002903E4"/>
    <w:rsid w:val="002A06C7"/>
    <w:rsid w:val="002A2E4F"/>
    <w:rsid w:val="002A4D81"/>
    <w:rsid w:val="002D068B"/>
    <w:rsid w:val="002D673A"/>
    <w:rsid w:val="002D7A76"/>
    <w:rsid w:val="002E0974"/>
    <w:rsid w:val="002E3EB5"/>
    <w:rsid w:val="002E6B99"/>
    <w:rsid w:val="002F090C"/>
    <w:rsid w:val="002F0B09"/>
    <w:rsid w:val="002F7C30"/>
    <w:rsid w:val="00344F6C"/>
    <w:rsid w:val="00351497"/>
    <w:rsid w:val="0036318F"/>
    <w:rsid w:val="0036528E"/>
    <w:rsid w:val="00373F71"/>
    <w:rsid w:val="003771AA"/>
    <w:rsid w:val="0038070D"/>
    <w:rsid w:val="00383D63"/>
    <w:rsid w:val="0038462C"/>
    <w:rsid w:val="00393DC4"/>
    <w:rsid w:val="003962E8"/>
    <w:rsid w:val="003A0C00"/>
    <w:rsid w:val="003A1227"/>
    <w:rsid w:val="003A1A55"/>
    <w:rsid w:val="003A5C88"/>
    <w:rsid w:val="003B2FCB"/>
    <w:rsid w:val="003C04F4"/>
    <w:rsid w:val="003C26BB"/>
    <w:rsid w:val="003C2F19"/>
    <w:rsid w:val="003C66D6"/>
    <w:rsid w:val="003D5E4C"/>
    <w:rsid w:val="003D5F72"/>
    <w:rsid w:val="003E2E91"/>
    <w:rsid w:val="003E3DBB"/>
    <w:rsid w:val="003F70C8"/>
    <w:rsid w:val="0041171C"/>
    <w:rsid w:val="00417A8A"/>
    <w:rsid w:val="00423092"/>
    <w:rsid w:val="00425273"/>
    <w:rsid w:val="004272BD"/>
    <w:rsid w:val="00427CD5"/>
    <w:rsid w:val="004422BE"/>
    <w:rsid w:val="004431F7"/>
    <w:rsid w:val="00444875"/>
    <w:rsid w:val="00447F8E"/>
    <w:rsid w:val="0047195D"/>
    <w:rsid w:val="00486B42"/>
    <w:rsid w:val="0049058D"/>
    <w:rsid w:val="0049434E"/>
    <w:rsid w:val="00496BB0"/>
    <w:rsid w:val="004A366E"/>
    <w:rsid w:val="004A388A"/>
    <w:rsid w:val="004A3BAB"/>
    <w:rsid w:val="004A451F"/>
    <w:rsid w:val="004A45E8"/>
    <w:rsid w:val="004B38AB"/>
    <w:rsid w:val="004D196D"/>
    <w:rsid w:val="004D6E5B"/>
    <w:rsid w:val="004E7BAB"/>
    <w:rsid w:val="004F0B0F"/>
    <w:rsid w:val="00506BD8"/>
    <w:rsid w:val="0052556C"/>
    <w:rsid w:val="005258FB"/>
    <w:rsid w:val="00546933"/>
    <w:rsid w:val="0055015E"/>
    <w:rsid w:val="00552BB4"/>
    <w:rsid w:val="0056035B"/>
    <w:rsid w:val="00561B56"/>
    <w:rsid w:val="005637EA"/>
    <w:rsid w:val="00571408"/>
    <w:rsid w:val="005719DA"/>
    <w:rsid w:val="0058198A"/>
    <w:rsid w:val="0058778D"/>
    <w:rsid w:val="005956C4"/>
    <w:rsid w:val="005A1D95"/>
    <w:rsid w:val="005A2552"/>
    <w:rsid w:val="005A513D"/>
    <w:rsid w:val="005B47B8"/>
    <w:rsid w:val="005C4D66"/>
    <w:rsid w:val="005D1ECF"/>
    <w:rsid w:val="005D46B3"/>
    <w:rsid w:val="005F21BA"/>
    <w:rsid w:val="005F287E"/>
    <w:rsid w:val="005F3F98"/>
    <w:rsid w:val="00600D06"/>
    <w:rsid w:val="00607570"/>
    <w:rsid w:val="00610A5C"/>
    <w:rsid w:val="006110B9"/>
    <w:rsid w:val="006115D4"/>
    <w:rsid w:val="00612D23"/>
    <w:rsid w:val="0061380E"/>
    <w:rsid w:val="006149E5"/>
    <w:rsid w:val="00616A27"/>
    <w:rsid w:val="00624EA1"/>
    <w:rsid w:val="0062597F"/>
    <w:rsid w:val="00647B70"/>
    <w:rsid w:val="00693A85"/>
    <w:rsid w:val="006A52AB"/>
    <w:rsid w:val="006A7262"/>
    <w:rsid w:val="006B0892"/>
    <w:rsid w:val="006B2DF2"/>
    <w:rsid w:val="006B75DA"/>
    <w:rsid w:val="006C41C3"/>
    <w:rsid w:val="006D07E9"/>
    <w:rsid w:val="006D62FE"/>
    <w:rsid w:val="006D7B30"/>
    <w:rsid w:val="006E1AE0"/>
    <w:rsid w:val="006E5AA7"/>
    <w:rsid w:val="006E7B35"/>
    <w:rsid w:val="00703B31"/>
    <w:rsid w:val="0070755F"/>
    <w:rsid w:val="00710372"/>
    <w:rsid w:val="0071356A"/>
    <w:rsid w:val="00714AE4"/>
    <w:rsid w:val="00714D62"/>
    <w:rsid w:val="00720FDA"/>
    <w:rsid w:val="00726190"/>
    <w:rsid w:val="007307CA"/>
    <w:rsid w:val="007325A2"/>
    <w:rsid w:val="00735ED0"/>
    <w:rsid w:val="00763803"/>
    <w:rsid w:val="007710FC"/>
    <w:rsid w:val="00795DE5"/>
    <w:rsid w:val="007B4272"/>
    <w:rsid w:val="007B72D7"/>
    <w:rsid w:val="007C5877"/>
    <w:rsid w:val="007C6132"/>
    <w:rsid w:val="007E74DF"/>
    <w:rsid w:val="007F6416"/>
    <w:rsid w:val="00812C68"/>
    <w:rsid w:val="0081531D"/>
    <w:rsid w:val="008252AA"/>
    <w:rsid w:val="00825E79"/>
    <w:rsid w:val="008271A4"/>
    <w:rsid w:val="00835BA2"/>
    <w:rsid w:val="00857CC8"/>
    <w:rsid w:val="00860126"/>
    <w:rsid w:val="00860F95"/>
    <w:rsid w:val="008630E4"/>
    <w:rsid w:val="0086318A"/>
    <w:rsid w:val="0087180F"/>
    <w:rsid w:val="0089155E"/>
    <w:rsid w:val="00892044"/>
    <w:rsid w:val="008954BE"/>
    <w:rsid w:val="008A002D"/>
    <w:rsid w:val="008A551B"/>
    <w:rsid w:val="008B49B9"/>
    <w:rsid w:val="008B591B"/>
    <w:rsid w:val="008B723B"/>
    <w:rsid w:val="008C6280"/>
    <w:rsid w:val="008D133D"/>
    <w:rsid w:val="008D4921"/>
    <w:rsid w:val="008D6291"/>
    <w:rsid w:val="008D79E7"/>
    <w:rsid w:val="008E1612"/>
    <w:rsid w:val="008E4886"/>
    <w:rsid w:val="008E658A"/>
    <w:rsid w:val="008F1D15"/>
    <w:rsid w:val="009102AA"/>
    <w:rsid w:val="00920371"/>
    <w:rsid w:val="00923326"/>
    <w:rsid w:val="0092573A"/>
    <w:rsid w:val="009349C0"/>
    <w:rsid w:val="00935C9E"/>
    <w:rsid w:val="009A4351"/>
    <w:rsid w:val="009C0939"/>
    <w:rsid w:val="009C1DF5"/>
    <w:rsid w:val="009C2BB1"/>
    <w:rsid w:val="009C3B7A"/>
    <w:rsid w:val="009C7D0F"/>
    <w:rsid w:val="009D0C18"/>
    <w:rsid w:val="009D35BA"/>
    <w:rsid w:val="009E27A1"/>
    <w:rsid w:val="009E7433"/>
    <w:rsid w:val="00A31A7B"/>
    <w:rsid w:val="00A32A00"/>
    <w:rsid w:val="00A3640D"/>
    <w:rsid w:val="00A37053"/>
    <w:rsid w:val="00A523EF"/>
    <w:rsid w:val="00A53B35"/>
    <w:rsid w:val="00A5406C"/>
    <w:rsid w:val="00A54A61"/>
    <w:rsid w:val="00A5531B"/>
    <w:rsid w:val="00A56D95"/>
    <w:rsid w:val="00A60C9B"/>
    <w:rsid w:val="00A66DA8"/>
    <w:rsid w:val="00A760D0"/>
    <w:rsid w:val="00A7764D"/>
    <w:rsid w:val="00A77D95"/>
    <w:rsid w:val="00A87AA1"/>
    <w:rsid w:val="00AA075F"/>
    <w:rsid w:val="00AA0A87"/>
    <w:rsid w:val="00AA32FE"/>
    <w:rsid w:val="00AB7817"/>
    <w:rsid w:val="00AC0932"/>
    <w:rsid w:val="00AC2A1A"/>
    <w:rsid w:val="00AC3A1E"/>
    <w:rsid w:val="00AC3B54"/>
    <w:rsid w:val="00AC5FEF"/>
    <w:rsid w:val="00AC63FB"/>
    <w:rsid w:val="00AC6E7A"/>
    <w:rsid w:val="00AC729B"/>
    <w:rsid w:val="00AD3045"/>
    <w:rsid w:val="00AD651D"/>
    <w:rsid w:val="00AD760C"/>
    <w:rsid w:val="00AE2303"/>
    <w:rsid w:val="00AE59DE"/>
    <w:rsid w:val="00AF37EB"/>
    <w:rsid w:val="00B11D5D"/>
    <w:rsid w:val="00B134CD"/>
    <w:rsid w:val="00B27949"/>
    <w:rsid w:val="00B42239"/>
    <w:rsid w:val="00B43064"/>
    <w:rsid w:val="00B4431C"/>
    <w:rsid w:val="00B563DA"/>
    <w:rsid w:val="00B65CF0"/>
    <w:rsid w:val="00B6723A"/>
    <w:rsid w:val="00B74549"/>
    <w:rsid w:val="00B85188"/>
    <w:rsid w:val="00BA2911"/>
    <w:rsid w:val="00BA6E75"/>
    <w:rsid w:val="00BB0EB0"/>
    <w:rsid w:val="00BB499D"/>
    <w:rsid w:val="00BC23AB"/>
    <w:rsid w:val="00BD6B5A"/>
    <w:rsid w:val="00BF09DB"/>
    <w:rsid w:val="00BF0B5F"/>
    <w:rsid w:val="00BF6234"/>
    <w:rsid w:val="00C06956"/>
    <w:rsid w:val="00C10560"/>
    <w:rsid w:val="00C157EF"/>
    <w:rsid w:val="00C174D3"/>
    <w:rsid w:val="00C23AA2"/>
    <w:rsid w:val="00C25F7F"/>
    <w:rsid w:val="00C346D0"/>
    <w:rsid w:val="00C4239D"/>
    <w:rsid w:val="00C45146"/>
    <w:rsid w:val="00C65995"/>
    <w:rsid w:val="00C67578"/>
    <w:rsid w:val="00C73E64"/>
    <w:rsid w:val="00C75FDA"/>
    <w:rsid w:val="00C83562"/>
    <w:rsid w:val="00C9594A"/>
    <w:rsid w:val="00CA2887"/>
    <w:rsid w:val="00CC551D"/>
    <w:rsid w:val="00CD696B"/>
    <w:rsid w:val="00CE2806"/>
    <w:rsid w:val="00CF3813"/>
    <w:rsid w:val="00CF4EB0"/>
    <w:rsid w:val="00D037A8"/>
    <w:rsid w:val="00D04D48"/>
    <w:rsid w:val="00D14754"/>
    <w:rsid w:val="00D14BA2"/>
    <w:rsid w:val="00D20220"/>
    <w:rsid w:val="00D24ACE"/>
    <w:rsid w:val="00D30DFA"/>
    <w:rsid w:val="00D32426"/>
    <w:rsid w:val="00D33895"/>
    <w:rsid w:val="00D631CE"/>
    <w:rsid w:val="00D64272"/>
    <w:rsid w:val="00D65409"/>
    <w:rsid w:val="00D65EF3"/>
    <w:rsid w:val="00D67478"/>
    <w:rsid w:val="00D81B3A"/>
    <w:rsid w:val="00D93191"/>
    <w:rsid w:val="00D974CC"/>
    <w:rsid w:val="00DA0456"/>
    <w:rsid w:val="00DA0AB7"/>
    <w:rsid w:val="00DA0FAD"/>
    <w:rsid w:val="00DA319F"/>
    <w:rsid w:val="00DE633F"/>
    <w:rsid w:val="00DF2A25"/>
    <w:rsid w:val="00E0170A"/>
    <w:rsid w:val="00E07DAA"/>
    <w:rsid w:val="00E13FA6"/>
    <w:rsid w:val="00E16E68"/>
    <w:rsid w:val="00E4017B"/>
    <w:rsid w:val="00E43CD4"/>
    <w:rsid w:val="00E4723D"/>
    <w:rsid w:val="00E717ED"/>
    <w:rsid w:val="00E72D6B"/>
    <w:rsid w:val="00E92AE4"/>
    <w:rsid w:val="00E9678A"/>
    <w:rsid w:val="00E97346"/>
    <w:rsid w:val="00EB4576"/>
    <w:rsid w:val="00EC2DD8"/>
    <w:rsid w:val="00EC345F"/>
    <w:rsid w:val="00ED568C"/>
    <w:rsid w:val="00EE095B"/>
    <w:rsid w:val="00EE630F"/>
    <w:rsid w:val="00EE64A2"/>
    <w:rsid w:val="00EE7222"/>
    <w:rsid w:val="00EF09E2"/>
    <w:rsid w:val="00F13695"/>
    <w:rsid w:val="00F13BB0"/>
    <w:rsid w:val="00F276C4"/>
    <w:rsid w:val="00F34EC7"/>
    <w:rsid w:val="00F4016E"/>
    <w:rsid w:val="00F42597"/>
    <w:rsid w:val="00F51471"/>
    <w:rsid w:val="00F616E3"/>
    <w:rsid w:val="00F65160"/>
    <w:rsid w:val="00F66E36"/>
    <w:rsid w:val="00F73CC0"/>
    <w:rsid w:val="00F86180"/>
    <w:rsid w:val="00F9223C"/>
    <w:rsid w:val="00F962FB"/>
    <w:rsid w:val="00FA2DBF"/>
    <w:rsid w:val="00FA4356"/>
    <w:rsid w:val="00FA4657"/>
    <w:rsid w:val="00FB0582"/>
    <w:rsid w:val="00FB13CA"/>
    <w:rsid w:val="00FB1831"/>
    <w:rsid w:val="00FC1D6D"/>
    <w:rsid w:val="00FE0F4D"/>
    <w:rsid w:val="00FE66F2"/>
    <w:rsid w:val="00FF0DC9"/>
    <w:rsid w:val="00FF330F"/>
    <w:rsid w:val="00FF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F78BC"/>
  <w15:chartTrackingRefBased/>
  <w15:docId w15:val="{5C685AEA-79F8-AE4B-BECE-10DC00110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319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162B83"/>
  </w:style>
  <w:style w:type="paragraph" w:styleId="Header">
    <w:name w:val="header"/>
    <w:basedOn w:val="Normal"/>
    <w:link w:val="HeaderChar"/>
    <w:uiPriority w:val="99"/>
    <w:unhideWhenUsed/>
    <w:rsid w:val="009C2B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2BB1"/>
  </w:style>
  <w:style w:type="paragraph" w:styleId="Footer">
    <w:name w:val="footer"/>
    <w:basedOn w:val="Normal"/>
    <w:link w:val="FooterChar"/>
    <w:uiPriority w:val="99"/>
    <w:unhideWhenUsed/>
    <w:rsid w:val="009C2B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2BB1"/>
  </w:style>
  <w:style w:type="paragraph" w:styleId="BalloonText">
    <w:name w:val="Balloon Text"/>
    <w:basedOn w:val="Normal"/>
    <w:link w:val="BalloonTextChar"/>
    <w:uiPriority w:val="99"/>
    <w:semiHidden/>
    <w:unhideWhenUsed/>
    <w:rsid w:val="006C41C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1C3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A3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38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3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3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388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81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3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1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Bierman</dc:creator>
  <cp:keywords/>
  <dc:description/>
  <cp:lastModifiedBy>Paul Bierman</cp:lastModifiedBy>
  <cp:revision>2</cp:revision>
  <dcterms:created xsi:type="dcterms:W3CDTF">2020-02-21T15:19:00Z</dcterms:created>
  <dcterms:modified xsi:type="dcterms:W3CDTF">2020-02-21T15:19:00Z</dcterms:modified>
</cp:coreProperties>
</file>